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79391965" w:rsidR="00735535" w:rsidRDefault="005D2524">
            <w:pPr>
              <w:widowControl w:val="0"/>
              <w:rPr>
                <w:lang w:eastAsia="ko-KR"/>
              </w:rPr>
            </w:pPr>
            <w:r>
              <w:t>From:</w:t>
            </w:r>
            <w:r>
              <w:tab/>
            </w:r>
            <w:r w:rsidR="0086167D">
              <w:rPr>
                <w:lang w:eastAsia="ko-KR"/>
              </w:rPr>
              <w:t>ARM Committee</w:t>
            </w:r>
          </w:p>
        </w:tc>
        <w:tc>
          <w:tcPr>
            <w:tcW w:w="5460" w:type="dxa"/>
          </w:tcPr>
          <w:p w14:paraId="743D69A9" w14:textId="7EB5C447" w:rsidR="00735535" w:rsidRDefault="00AA500B">
            <w:pPr>
              <w:widowControl w:val="0"/>
              <w:jc w:val="right"/>
              <w:rPr>
                <w:highlight w:val="yellow"/>
                <w:lang w:eastAsia="ko-KR"/>
              </w:rPr>
            </w:pPr>
            <w:r>
              <w:rPr>
                <w:lang w:eastAsia="ko-KR"/>
              </w:rPr>
              <w:t>ENG19-3.1.0.21</w:t>
            </w:r>
          </w:p>
        </w:tc>
      </w:tr>
      <w:tr w:rsidR="00735535" w:rsidRPr="00F4321F" w14:paraId="02BDAFA7" w14:textId="77777777" w:rsidTr="00F4321F">
        <w:tc>
          <w:tcPr>
            <w:tcW w:w="4428" w:type="dxa"/>
          </w:tcPr>
          <w:p w14:paraId="0BCE7915" w14:textId="77777777" w:rsidR="00735535" w:rsidRDefault="005D2524">
            <w:pPr>
              <w:widowControl w:val="0"/>
              <w:rPr>
                <w:lang w:eastAsia="ko-KR"/>
              </w:rPr>
            </w:pPr>
            <w:r>
              <w:t>To:</w:t>
            </w:r>
            <w:r>
              <w:tab/>
            </w:r>
            <w:r w:rsidR="0086167D">
              <w:rPr>
                <w:lang w:eastAsia="ko-KR"/>
              </w:rPr>
              <w:t>VTS Committee</w:t>
            </w:r>
          </w:p>
          <w:p w14:paraId="051B74E2" w14:textId="77777777" w:rsidR="0086167D" w:rsidRDefault="0086167D">
            <w:pPr>
              <w:widowControl w:val="0"/>
              <w:rPr>
                <w:ins w:id="0" w:author="LeeAnne Gordon" w:date="2024-04-18T08:11:00Z"/>
                <w:lang w:eastAsia="ko-KR"/>
              </w:rPr>
            </w:pPr>
            <w:r>
              <w:rPr>
                <w:lang w:eastAsia="ko-KR"/>
              </w:rPr>
              <w:t xml:space="preserve">                 ENG Committee</w:t>
            </w:r>
          </w:p>
          <w:p w14:paraId="1A85D2AD" w14:textId="2A73CE43" w:rsidR="003A0BEF" w:rsidRDefault="003A0BEF">
            <w:pPr>
              <w:widowControl w:val="0"/>
              <w:tabs>
                <w:tab w:val="clear" w:pos="851"/>
                <w:tab w:val="left" w:pos="881"/>
              </w:tabs>
              <w:rPr>
                <w:lang w:eastAsia="ko-KR"/>
              </w:rPr>
              <w:pPrChange w:id="1" w:author="LeeAnne Gordon" w:date="2024-04-18T08:12:00Z">
                <w:pPr>
                  <w:widowControl w:val="0"/>
                </w:pPr>
              </w:pPrChange>
            </w:pPr>
            <w:ins w:id="2" w:author="LeeAnne Gordon" w:date="2024-04-18T08:11:00Z">
              <w:r>
                <w:rPr>
                  <w:lang w:eastAsia="ko-KR"/>
                </w:rPr>
                <w:t>DTEC Committee</w:t>
              </w:r>
            </w:ins>
          </w:p>
        </w:tc>
        <w:tc>
          <w:tcPr>
            <w:tcW w:w="5460" w:type="dxa"/>
            <w:shd w:val="clear" w:color="auto" w:fill="FFFFFF" w:themeFill="background1"/>
          </w:tcPr>
          <w:p w14:paraId="1AEFF604" w14:textId="3634DC0D" w:rsidR="00735535" w:rsidRPr="00F4321F" w:rsidRDefault="00735535">
            <w:pPr>
              <w:widowControl w:val="0"/>
              <w:jc w:val="right"/>
              <w:rPr>
                <w:lang w:eastAsia="ko-KR"/>
              </w:rPr>
            </w:pPr>
          </w:p>
        </w:tc>
      </w:tr>
    </w:tbl>
    <w:p w14:paraId="420855FC" w14:textId="63FEA8C9" w:rsidR="00735535" w:rsidRDefault="005D2524">
      <w:pPr>
        <w:pStyle w:val="Title"/>
      </w:pPr>
      <w:r>
        <w:t>LIA</w:t>
      </w:r>
      <w:r w:rsidR="00DD4291">
        <w:t>I</w:t>
      </w:r>
      <w:r>
        <w:t>SON NOTE</w:t>
      </w:r>
    </w:p>
    <w:p w14:paraId="1A9716E5" w14:textId="77777777" w:rsidR="0086167D" w:rsidRPr="0086167D" w:rsidRDefault="0086167D" w:rsidP="0086167D">
      <w:pPr>
        <w:pStyle w:val="Heading1"/>
        <w:numPr>
          <w:ilvl w:val="0"/>
          <w:numId w:val="0"/>
        </w:numPr>
        <w:ind w:left="567"/>
      </w:pPr>
      <w:r>
        <w:rPr>
          <w:rFonts w:cs="Arial"/>
          <w:bCs/>
          <w:sz w:val="32"/>
          <w:szCs w:val="32"/>
          <w:lang w:eastAsia="ja-JP"/>
        </w:rPr>
        <w:t>R</w:t>
      </w:r>
      <w:r w:rsidRPr="0086167D">
        <w:rPr>
          <w:rFonts w:cs="Arial"/>
          <w:bCs/>
          <w:sz w:val="32"/>
          <w:szCs w:val="32"/>
          <w:lang w:eastAsia="ja-JP"/>
        </w:rPr>
        <w:t>oadmap for the S-200 Implementation Decade (2024</w:t>
      </w:r>
      <w:r>
        <w:rPr>
          <w:rFonts w:cs="Arial"/>
          <w:bCs/>
          <w:sz w:val="32"/>
          <w:szCs w:val="32"/>
          <w:lang w:eastAsia="ja-JP"/>
        </w:rPr>
        <w:t>-</w:t>
      </w:r>
      <w:r w:rsidRPr="0086167D">
        <w:rPr>
          <w:rFonts w:cs="Arial"/>
          <w:bCs/>
          <w:sz w:val="32"/>
          <w:szCs w:val="32"/>
          <w:lang w:eastAsia="ja-JP"/>
        </w:rPr>
        <w:t>2034)</w:t>
      </w:r>
    </w:p>
    <w:p w14:paraId="6B5D5606" w14:textId="17F484CB" w:rsidR="00735535" w:rsidRDefault="005D2524" w:rsidP="00954BFE">
      <w:pPr>
        <w:pStyle w:val="Heading1"/>
        <w:jc w:val="both"/>
      </w:pPr>
      <w:bookmarkStart w:id="3" w:name="_Hlk164247986"/>
      <w:r>
        <w:t>INTRODUCTION</w:t>
      </w:r>
    </w:p>
    <w:bookmarkEnd w:id="3"/>
    <w:p w14:paraId="71BE5C5C" w14:textId="08F0EA0E" w:rsidR="00954BFE" w:rsidRDefault="00954BFE" w:rsidP="004D330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ARM committee is developing a </w:t>
      </w:r>
      <w:r w:rsidR="0086167D" w:rsidRPr="00AC6C6E">
        <w:rPr>
          <w:rFonts w:ascii="Arial" w:hAnsi="Arial" w:cs="Arial"/>
        </w:rPr>
        <w:t>Roadmap for the S-</w:t>
      </w:r>
      <w:r w:rsidR="0086167D">
        <w:rPr>
          <w:rFonts w:ascii="Arial" w:hAnsi="Arial" w:cs="Arial"/>
        </w:rPr>
        <w:t>2</w:t>
      </w:r>
      <w:r w:rsidR="0086167D" w:rsidRPr="00AC6C6E">
        <w:rPr>
          <w:rFonts w:ascii="Arial" w:hAnsi="Arial" w:cs="Arial"/>
        </w:rPr>
        <w:t>00 Implementation Decade (202</w:t>
      </w:r>
      <w:r w:rsidR="0086167D">
        <w:rPr>
          <w:rFonts w:ascii="Arial" w:hAnsi="Arial" w:cs="Arial"/>
        </w:rPr>
        <w:t>4</w:t>
      </w:r>
      <w:r w:rsidR="0086167D" w:rsidRPr="00AC6C6E">
        <w:rPr>
          <w:rFonts w:ascii="Arial" w:hAnsi="Arial" w:cs="Arial"/>
        </w:rPr>
        <w:t>-203</w:t>
      </w:r>
      <w:r w:rsidR="0086167D">
        <w:rPr>
          <w:rFonts w:ascii="Arial" w:hAnsi="Arial" w:cs="Arial"/>
        </w:rPr>
        <w:t>4</w:t>
      </w:r>
      <w:r w:rsidR="0086167D" w:rsidRPr="00AC6C6E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 </w:t>
      </w:r>
      <w:r w:rsidR="0086167D">
        <w:rPr>
          <w:rFonts w:ascii="Arial" w:hAnsi="Arial" w:cs="Arial"/>
        </w:rPr>
        <w:t xml:space="preserve">The </w:t>
      </w:r>
      <w:proofErr w:type="gramStart"/>
      <w:r w:rsidR="0086167D">
        <w:rPr>
          <w:rFonts w:ascii="Arial" w:hAnsi="Arial" w:cs="Arial"/>
        </w:rPr>
        <w:t>Roadmap</w:t>
      </w:r>
      <w:proofErr w:type="gramEnd"/>
      <w:r w:rsidR="0086167D">
        <w:rPr>
          <w:rFonts w:ascii="Arial" w:hAnsi="Arial" w:cs="Arial"/>
        </w:rPr>
        <w:t xml:space="preserve"> is intended to give an indication of the availability of the planned Product Specifications so that members can plan the provisioning of the</w:t>
      </w:r>
      <w:r>
        <w:rPr>
          <w:rFonts w:ascii="Arial" w:hAnsi="Arial" w:cs="Arial"/>
        </w:rPr>
        <w:t>ir</w:t>
      </w:r>
      <w:r w:rsidR="0086167D">
        <w:rPr>
          <w:rFonts w:ascii="Arial" w:hAnsi="Arial" w:cs="Arial"/>
        </w:rPr>
        <w:t xml:space="preserve"> intended services accordingly.</w:t>
      </w:r>
    </w:p>
    <w:p w14:paraId="10ACC5FF" w14:textId="23FE8AB1" w:rsidR="00954BFE" w:rsidRDefault="00954BFE" w:rsidP="004D330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Additionally, IALA Committees are encouraged to develop Operational and Technical Service </w:t>
      </w:r>
      <w:ins w:id="4" w:author="LeeAnne Gordon" w:date="2024-04-18T08:14:00Z">
        <w:r w:rsidR="003A0BEF">
          <w:rPr>
            <w:rFonts w:ascii="Arial" w:hAnsi="Arial" w:cs="Arial"/>
          </w:rPr>
          <w:t xml:space="preserve">Specifications </w:t>
        </w:r>
      </w:ins>
      <w:del w:id="5" w:author="LeeAnne Gordon" w:date="2024-04-18T08:14:00Z">
        <w:r w:rsidDel="003A0BEF">
          <w:rPr>
            <w:rFonts w:ascii="Arial" w:hAnsi="Arial" w:cs="Arial"/>
          </w:rPr>
          <w:delText>Descriptions</w:delText>
        </w:r>
      </w:del>
      <w:ins w:id="6" w:author="LeeAnne Gordon" w:date="2024-04-18T08:13:00Z">
        <w:r w:rsidR="003A0BEF">
          <w:rPr>
            <w:rFonts w:ascii="Arial" w:hAnsi="Arial" w:cs="Arial"/>
          </w:rPr>
          <w:t>and asso</w:t>
        </w:r>
      </w:ins>
      <w:ins w:id="7" w:author="LeeAnne Gordon" w:date="2024-04-18T08:14:00Z">
        <w:r w:rsidR="003A0BEF">
          <w:rPr>
            <w:rFonts w:ascii="Arial" w:hAnsi="Arial" w:cs="Arial"/>
          </w:rPr>
          <w:t>ciated timelines</w:t>
        </w:r>
      </w:ins>
      <w:r>
        <w:rPr>
          <w:rFonts w:ascii="Arial" w:hAnsi="Arial" w:cs="Arial"/>
        </w:rPr>
        <w:t xml:space="preserve"> in support of their Product Specification</w:t>
      </w:r>
      <w:ins w:id="8" w:author="LeeAnne Gordon" w:date="2024-04-18T08:13:00Z">
        <w:r w:rsidR="003A0BEF">
          <w:rPr>
            <w:rFonts w:ascii="Arial" w:hAnsi="Arial" w:cs="Arial"/>
          </w:rPr>
          <w:t>(s)</w:t>
        </w:r>
      </w:ins>
      <w:r>
        <w:rPr>
          <w:rFonts w:ascii="Arial" w:hAnsi="Arial" w:cs="Arial"/>
        </w:rPr>
        <w:t>.</w:t>
      </w:r>
    </w:p>
    <w:p w14:paraId="2EDA39B8" w14:textId="035B6AEE" w:rsidR="004D3306" w:rsidRPr="00954BFE" w:rsidRDefault="005D2524" w:rsidP="00954BFE">
      <w:pPr>
        <w:pStyle w:val="Heading1"/>
        <w:rPr>
          <w:rFonts w:ascii="Arial" w:hAnsi="Arial" w:cs="Arial"/>
        </w:rPr>
      </w:pPr>
      <w:r>
        <w:t>ACTION REQUESTED</w:t>
      </w:r>
    </w:p>
    <w:p w14:paraId="656ED8DC" w14:textId="2E9A6238" w:rsidR="004D3306" w:rsidRPr="00954BFE" w:rsidRDefault="00954BFE" w:rsidP="004D3306">
      <w:pPr>
        <w:spacing w:after="120"/>
        <w:jc w:val="both"/>
        <w:rPr>
          <w:rFonts w:ascii="Arial" w:hAnsi="Arial" w:cs="Arial"/>
        </w:rPr>
      </w:pPr>
      <w:r w:rsidRPr="00954BFE">
        <w:rPr>
          <w:rFonts w:ascii="Arial" w:hAnsi="Arial" w:cs="Arial"/>
        </w:rPr>
        <w:t>The VTS</w:t>
      </w:r>
      <w:ins w:id="9" w:author="LeeAnne Gordon" w:date="2024-04-18T08:12:00Z">
        <w:r w:rsidR="003A0BEF">
          <w:rPr>
            <w:rFonts w:ascii="Arial" w:hAnsi="Arial" w:cs="Arial"/>
          </w:rPr>
          <w:t>, DTEC</w:t>
        </w:r>
      </w:ins>
      <w:r w:rsidRPr="00954BFE">
        <w:rPr>
          <w:rFonts w:ascii="Arial" w:hAnsi="Arial" w:cs="Arial"/>
        </w:rPr>
        <w:t xml:space="preserve"> and ENG Committees are requested to review the draft Roadmap in Annex 1 and </w:t>
      </w:r>
      <w:r>
        <w:rPr>
          <w:rFonts w:ascii="Arial" w:hAnsi="Arial" w:cs="Arial"/>
        </w:rPr>
        <w:t>provide input</w:t>
      </w:r>
      <w:r w:rsidRPr="00954BFE">
        <w:rPr>
          <w:rFonts w:ascii="Arial" w:hAnsi="Arial" w:cs="Arial"/>
        </w:rPr>
        <w:t>.</w:t>
      </w:r>
    </w:p>
    <w:p w14:paraId="565C6329" w14:textId="77777777" w:rsidR="004D3306" w:rsidRDefault="004D3306" w:rsidP="004D3306">
      <w:pPr>
        <w:spacing w:after="120"/>
        <w:jc w:val="both"/>
        <w:rPr>
          <w:rFonts w:ascii="Arial" w:hAnsi="Arial" w:cs="Arial"/>
          <w:highlight w:val="yellow"/>
        </w:rPr>
      </w:pPr>
    </w:p>
    <w:p w14:paraId="0AD9BF78" w14:textId="3D596F9B" w:rsidR="00FF2AE4" w:rsidRPr="00954BFE" w:rsidRDefault="00FF2AE4" w:rsidP="00954BFE">
      <w:pPr>
        <w:spacing w:after="120"/>
        <w:jc w:val="both"/>
        <w:rPr>
          <w:rFonts w:ascii="Arial" w:hAnsi="Arial" w:cs="Arial"/>
          <w:highlight w:val="yellow"/>
        </w:rPr>
        <w:sectPr w:rsidR="00FF2AE4" w:rsidRPr="00954BFE" w:rsidSect="000719CD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/>
          <w:pgMar w:top="1134" w:right="1134" w:bottom="1134" w:left="1134" w:header="720" w:footer="720" w:gutter="0"/>
          <w:cols w:space="708"/>
          <w:formProt w:val="0"/>
          <w:docGrid w:linePitch="360"/>
        </w:sectPr>
      </w:pPr>
    </w:p>
    <w:p w14:paraId="5FCA0525" w14:textId="093182D5" w:rsidR="004D3306" w:rsidRDefault="004D3306" w:rsidP="004D3306">
      <w:pPr>
        <w:pStyle w:val="Heading1"/>
        <w:numPr>
          <w:ilvl w:val="0"/>
          <w:numId w:val="0"/>
        </w:numPr>
        <w:ind w:left="432" w:hanging="432"/>
      </w:pPr>
      <w:r>
        <w:lastRenderedPageBreak/>
        <w:t>Annex 1</w:t>
      </w:r>
    </w:p>
    <w:p w14:paraId="1AB2782D" w14:textId="24595884" w:rsidR="00954BFE" w:rsidRPr="00954BFE" w:rsidRDefault="00954BFE" w:rsidP="00954BFE">
      <w:pPr>
        <w:rPr>
          <w:rFonts w:ascii="Arial" w:hAnsi="Arial" w:cs="Arial"/>
          <w:szCs w:val="22"/>
          <w:lang w:eastAsia="de-DE"/>
        </w:rPr>
      </w:pPr>
      <w:r w:rsidRPr="00954BFE">
        <w:rPr>
          <w:rFonts w:ascii="Arial" w:hAnsi="Arial" w:cs="Arial"/>
          <w:szCs w:val="22"/>
          <w:lang w:eastAsia="de-DE"/>
        </w:rPr>
        <w:t>Product Specification Roadmap: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10"/>
        <w:gridCol w:w="1280"/>
        <w:gridCol w:w="1249"/>
        <w:gridCol w:w="1260"/>
        <w:gridCol w:w="1354"/>
        <w:gridCol w:w="1273"/>
        <w:gridCol w:w="5036"/>
      </w:tblGrid>
      <w:tr w:rsidR="00954BFE" w:rsidRPr="00954BFE" w14:paraId="704867AF" w14:textId="77777777" w:rsidTr="003A0BEF">
        <w:trPr>
          <w:jc w:val="center"/>
        </w:trPr>
        <w:tc>
          <w:tcPr>
            <w:tcW w:w="2110" w:type="dxa"/>
            <w:shd w:val="clear" w:color="auto" w:fill="B4C6E7" w:themeFill="accent5" w:themeFillTint="66"/>
          </w:tcPr>
          <w:p w14:paraId="505C6043" w14:textId="32155B26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bookmarkStart w:id="10" w:name="_Hlk164255764"/>
            <w:r w:rsidRPr="00954BFE">
              <w:rPr>
                <w:rFonts w:ascii="Arial" w:hAnsi="Arial" w:cs="Arial"/>
                <w:szCs w:val="22"/>
                <w:lang w:eastAsia="de-DE"/>
              </w:rPr>
              <w:t>Product Specification</w:t>
            </w:r>
          </w:p>
        </w:tc>
        <w:tc>
          <w:tcPr>
            <w:tcW w:w="1280" w:type="dxa"/>
            <w:shd w:val="clear" w:color="auto" w:fill="B4C6E7" w:themeFill="accent5" w:themeFillTint="66"/>
          </w:tcPr>
          <w:p w14:paraId="3D0F101C" w14:textId="644C66ED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IALA Committee</w:t>
            </w:r>
          </w:p>
        </w:tc>
        <w:tc>
          <w:tcPr>
            <w:tcW w:w="1249" w:type="dxa"/>
            <w:shd w:val="clear" w:color="auto" w:fill="B4C6E7" w:themeFill="accent5" w:themeFillTint="66"/>
          </w:tcPr>
          <w:p w14:paraId="02E5BC2A" w14:textId="75865245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Current Edition</w:t>
            </w:r>
          </w:p>
        </w:tc>
        <w:tc>
          <w:tcPr>
            <w:tcW w:w="1260" w:type="dxa"/>
            <w:shd w:val="clear" w:color="auto" w:fill="B4C6E7" w:themeFill="accent5" w:themeFillTint="66"/>
          </w:tcPr>
          <w:p w14:paraId="42705839" w14:textId="2987F674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Edition 1.0 Planned Date:</w:t>
            </w:r>
          </w:p>
        </w:tc>
        <w:tc>
          <w:tcPr>
            <w:tcW w:w="1354" w:type="dxa"/>
            <w:shd w:val="clear" w:color="auto" w:fill="B4C6E7" w:themeFill="accent5" w:themeFillTint="66"/>
          </w:tcPr>
          <w:p w14:paraId="5EF291CE" w14:textId="77C520EC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Operational Testing Period (dates)</w:t>
            </w:r>
          </w:p>
        </w:tc>
        <w:tc>
          <w:tcPr>
            <w:tcW w:w="1273" w:type="dxa"/>
            <w:shd w:val="clear" w:color="auto" w:fill="B4C6E7" w:themeFill="accent5" w:themeFillTint="66"/>
          </w:tcPr>
          <w:p w14:paraId="2D0E068D" w14:textId="6C549D4F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Edition 2</w:t>
            </w:r>
            <w:ins w:id="11" w:author="LeeAnne Gordon" w:date="2024-04-18T08:21:00Z">
              <w:r w:rsidR="003A0BEF">
                <w:rPr>
                  <w:rFonts w:ascii="Arial" w:hAnsi="Arial" w:cs="Arial"/>
                  <w:szCs w:val="22"/>
                  <w:lang w:eastAsia="de-DE"/>
                </w:rPr>
                <w:t>.0</w:t>
              </w:r>
            </w:ins>
          </w:p>
          <w:p w14:paraId="06A876B1" w14:textId="58F373C0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Effective Date:</w:t>
            </w:r>
          </w:p>
        </w:tc>
        <w:tc>
          <w:tcPr>
            <w:tcW w:w="5036" w:type="dxa"/>
            <w:shd w:val="clear" w:color="auto" w:fill="B4C6E7" w:themeFill="accent5" w:themeFillTint="66"/>
          </w:tcPr>
          <w:p w14:paraId="07DE2544" w14:textId="19CEEA03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Comments</w:t>
            </w:r>
          </w:p>
        </w:tc>
      </w:tr>
      <w:tr w:rsidR="00954BFE" w:rsidRPr="00954BFE" w14:paraId="5E8DAED7" w14:textId="77777777" w:rsidTr="003A0BEF">
        <w:trPr>
          <w:jc w:val="center"/>
        </w:trPr>
        <w:tc>
          <w:tcPr>
            <w:tcW w:w="2110" w:type="dxa"/>
          </w:tcPr>
          <w:p w14:paraId="24BE9771" w14:textId="5B9E055F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S-201</w:t>
            </w:r>
          </w:p>
        </w:tc>
        <w:tc>
          <w:tcPr>
            <w:tcW w:w="1280" w:type="dxa"/>
          </w:tcPr>
          <w:p w14:paraId="78C9A3D3" w14:textId="4F5F63F1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ARM</w:t>
            </w:r>
          </w:p>
        </w:tc>
        <w:tc>
          <w:tcPr>
            <w:tcW w:w="1249" w:type="dxa"/>
          </w:tcPr>
          <w:p w14:paraId="3EC48F0F" w14:textId="05F7C0F8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1.</w:t>
            </w:r>
            <w:ins w:id="12" w:author="LeeAnne Gordon" w:date="2024-04-18T08:14:00Z">
              <w:r w:rsidR="003A0BEF">
                <w:rPr>
                  <w:rFonts w:ascii="Arial" w:hAnsi="Arial" w:cs="Arial"/>
                  <w:szCs w:val="22"/>
                  <w:lang w:eastAsia="de-DE"/>
                </w:rPr>
                <w:t>1</w:t>
              </w:r>
            </w:ins>
            <w:del w:id="13" w:author="LeeAnne Gordon" w:date="2024-04-18T08:14:00Z">
              <w:r w:rsidRPr="00954BFE" w:rsidDel="003A0BEF">
                <w:rPr>
                  <w:rFonts w:ascii="Arial" w:hAnsi="Arial" w:cs="Arial"/>
                  <w:szCs w:val="22"/>
                  <w:lang w:eastAsia="de-DE"/>
                </w:rPr>
                <w:delText>0</w:delText>
              </w:r>
            </w:del>
          </w:p>
        </w:tc>
        <w:tc>
          <w:tcPr>
            <w:tcW w:w="1260" w:type="dxa"/>
          </w:tcPr>
          <w:p w14:paraId="15B11775" w14:textId="044B395E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N/A</w:t>
            </w:r>
          </w:p>
        </w:tc>
        <w:tc>
          <w:tcPr>
            <w:tcW w:w="1354" w:type="dxa"/>
          </w:tcPr>
          <w:p w14:paraId="601B76AF" w14:textId="5023F7C9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Jan 2026 - Dec 2026</w:t>
            </w:r>
          </w:p>
        </w:tc>
        <w:tc>
          <w:tcPr>
            <w:tcW w:w="1273" w:type="dxa"/>
          </w:tcPr>
          <w:p w14:paraId="219F327D" w14:textId="4C47E8DA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Dec 2026</w:t>
            </w:r>
          </w:p>
        </w:tc>
        <w:tc>
          <w:tcPr>
            <w:tcW w:w="5036" w:type="dxa"/>
          </w:tcPr>
          <w:p w14:paraId="7360AB04" w14:textId="2567EC29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Edition 1.2 is planned for December 2024</w:t>
            </w:r>
            <w:del w:id="14" w:author="LeeAnne Gordon" w:date="2024-04-18T08:20:00Z">
              <w:r w:rsidRPr="00954BFE" w:rsidDel="003A0BEF">
                <w:rPr>
                  <w:rFonts w:ascii="Arial" w:hAnsi="Arial" w:cs="Arial"/>
                  <w:szCs w:val="22"/>
                  <w:lang w:eastAsia="de-DE"/>
                </w:rPr>
                <w:delText xml:space="preserve"> and will be used to support S-57 ENC</w:delText>
              </w:r>
            </w:del>
            <w:r w:rsidRPr="00954BFE">
              <w:rPr>
                <w:rFonts w:ascii="Arial" w:hAnsi="Arial" w:cs="Arial"/>
                <w:szCs w:val="22"/>
                <w:lang w:eastAsia="de-DE"/>
              </w:rPr>
              <w:t xml:space="preserve">. Work on edition 2.0 will begin </w:t>
            </w:r>
            <w:del w:id="15" w:author="LeeAnne Gordon" w:date="2024-04-18T08:20:00Z">
              <w:r w:rsidRPr="00954BFE" w:rsidDel="003A0BEF">
                <w:rPr>
                  <w:rFonts w:ascii="Arial" w:hAnsi="Arial" w:cs="Arial"/>
                  <w:szCs w:val="22"/>
                  <w:lang w:eastAsia="de-DE"/>
                </w:rPr>
                <w:delText xml:space="preserve">to convert s-201 (v1.2) to support S-101 </w:delText>
              </w:r>
            </w:del>
            <w:r w:rsidRPr="00954BFE">
              <w:rPr>
                <w:rFonts w:ascii="Arial" w:hAnsi="Arial" w:cs="Arial"/>
                <w:szCs w:val="22"/>
                <w:lang w:eastAsia="de-DE"/>
              </w:rPr>
              <w:t>in Jan 2025</w:t>
            </w:r>
            <w:ins w:id="16" w:author="LeeAnne Gordon" w:date="2024-04-18T08:20:00Z">
              <w:r w:rsidR="003A0BEF">
                <w:rPr>
                  <w:rFonts w:ascii="Arial" w:hAnsi="Arial" w:cs="Arial"/>
                  <w:szCs w:val="22"/>
                  <w:lang w:eastAsia="de-DE"/>
                </w:rPr>
                <w:t>.</w:t>
              </w:r>
            </w:ins>
          </w:p>
        </w:tc>
      </w:tr>
      <w:tr w:rsidR="00954BFE" w:rsidRPr="00954BFE" w14:paraId="5348EAAA" w14:textId="77777777" w:rsidTr="003A0BEF">
        <w:trPr>
          <w:jc w:val="center"/>
        </w:trPr>
        <w:tc>
          <w:tcPr>
            <w:tcW w:w="2110" w:type="dxa"/>
          </w:tcPr>
          <w:p w14:paraId="7C7947A4" w14:textId="38D58FED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S-125</w:t>
            </w:r>
          </w:p>
        </w:tc>
        <w:tc>
          <w:tcPr>
            <w:tcW w:w="1280" w:type="dxa"/>
          </w:tcPr>
          <w:p w14:paraId="6BE93402" w14:textId="159AF5E5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ARM</w:t>
            </w:r>
          </w:p>
        </w:tc>
        <w:tc>
          <w:tcPr>
            <w:tcW w:w="1249" w:type="dxa"/>
          </w:tcPr>
          <w:p w14:paraId="53BE611A" w14:textId="79C29EEA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0.</w:t>
            </w:r>
            <w:ins w:id="17" w:author="LeeAnne Gordon" w:date="2024-04-18T08:15:00Z">
              <w:r w:rsidR="003A0BEF">
                <w:rPr>
                  <w:rFonts w:ascii="Arial" w:hAnsi="Arial" w:cs="Arial"/>
                  <w:szCs w:val="22"/>
                  <w:lang w:eastAsia="de-DE"/>
                </w:rPr>
                <w:t>0.</w:t>
              </w:r>
            </w:ins>
            <w:r w:rsidRPr="00954BFE">
              <w:rPr>
                <w:rFonts w:ascii="Arial" w:hAnsi="Arial" w:cs="Arial"/>
                <w:szCs w:val="22"/>
                <w:lang w:eastAsia="de-DE"/>
              </w:rPr>
              <w:t>3</w:t>
            </w:r>
          </w:p>
        </w:tc>
        <w:tc>
          <w:tcPr>
            <w:tcW w:w="1260" w:type="dxa"/>
          </w:tcPr>
          <w:p w14:paraId="49A00C78" w14:textId="20B28E93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Dec 2027</w:t>
            </w:r>
          </w:p>
        </w:tc>
        <w:tc>
          <w:tcPr>
            <w:tcW w:w="1354" w:type="dxa"/>
          </w:tcPr>
          <w:p w14:paraId="7493DF92" w14:textId="4625B80D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Jan 2027- Dec 2027</w:t>
            </w:r>
          </w:p>
        </w:tc>
        <w:tc>
          <w:tcPr>
            <w:tcW w:w="1273" w:type="dxa"/>
          </w:tcPr>
          <w:p w14:paraId="70DD1CBC" w14:textId="75D5282F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Dec 2028</w:t>
            </w:r>
          </w:p>
        </w:tc>
        <w:tc>
          <w:tcPr>
            <w:tcW w:w="5036" w:type="dxa"/>
          </w:tcPr>
          <w:p w14:paraId="6DA44DC8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954BFE" w:rsidRPr="00954BFE" w14:paraId="55FFE39E" w14:textId="77777777" w:rsidTr="003A0BEF">
        <w:trPr>
          <w:jc w:val="center"/>
        </w:trPr>
        <w:tc>
          <w:tcPr>
            <w:tcW w:w="2110" w:type="dxa"/>
          </w:tcPr>
          <w:p w14:paraId="2F5F6316" w14:textId="5BAF7DE3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S-210</w:t>
            </w:r>
          </w:p>
        </w:tc>
        <w:tc>
          <w:tcPr>
            <w:tcW w:w="1280" w:type="dxa"/>
          </w:tcPr>
          <w:p w14:paraId="17B16452" w14:textId="696E98E5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VTS</w:t>
            </w:r>
          </w:p>
        </w:tc>
        <w:tc>
          <w:tcPr>
            <w:tcW w:w="1249" w:type="dxa"/>
          </w:tcPr>
          <w:p w14:paraId="796908F9" w14:textId="6C7D22EA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60" w:type="dxa"/>
          </w:tcPr>
          <w:p w14:paraId="4D8A2B52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29540DE6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73" w:type="dxa"/>
          </w:tcPr>
          <w:p w14:paraId="5C218829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5036" w:type="dxa"/>
          </w:tcPr>
          <w:p w14:paraId="0D717E1D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954BFE" w:rsidRPr="00954BFE" w14:paraId="48708E50" w14:textId="77777777" w:rsidTr="003A0BEF">
        <w:trPr>
          <w:jc w:val="center"/>
        </w:trPr>
        <w:tc>
          <w:tcPr>
            <w:tcW w:w="2110" w:type="dxa"/>
          </w:tcPr>
          <w:p w14:paraId="0E4E7864" w14:textId="12ADD668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S-211</w:t>
            </w:r>
          </w:p>
        </w:tc>
        <w:tc>
          <w:tcPr>
            <w:tcW w:w="1280" w:type="dxa"/>
          </w:tcPr>
          <w:p w14:paraId="736D5D01" w14:textId="4DE2D1AD" w:rsidR="00954BFE" w:rsidRPr="00954BFE" w:rsidRDefault="003A0BEF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ins w:id="18" w:author="LeeAnne Gordon" w:date="2024-04-18T08:15:00Z">
              <w:r>
                <w:rPr>
                  <w:rFonts w:ascii="Arial" w:hAnsi="Arial" w:cs="Arial"/>
                  <w:szCs w:val="22"/>
                  <w:lang w:eastAsia="de-DE"/>
                </w:rPr>
                <w:t>N/A</w:t>
              </w:r>
            </w:ins>
            <w:ins w:id="19" w:author="LeeAnne Gordon" w:date="2024-04-18T08:16:00Z">
              <w:r>
                <w:rPr>
                  <w:rFonts w:ascii="Arial" w:hAnsi="Arial" w:cs="Arial"/>
                  <w:szCs w:val="22"/>
                  <w:lang w:eastAsia="de-DE"/>
                </w:rPr>
                <w:t>*</w:t>
              </w:r>
            </w:ins>
            <w:del w:id="20" w:author="LeeAnne Gordon" w:date="2024-04-18T08:15:00Z">
              <w:r w:rsidR="00954BFE" w:rsidRPr="00954BFE" w:rsidDel="003A0BEF">
                <w:rPr>
                  <w:rFonts w:ascii="Arial" w:hAnsi="Arial" w:cs="Arial"/>
                  <w:szCs w:val="22"/>
                  <w:lang w:eastAsia="de-DE"/>
                </w:rPr>
                <w:delText>TBD</w:delText>
              </w:r>
            </w:del>
          </w:p>
        </w:tc>
        <w:tc>
          <w:tcPr>
            <w:tcW w:w="1249" w:type="dxa"/>
          </w:tcPr>
          <w:p w14:paraId="4595F6E9" w14:textId="70829F72" w:rsidR="00954BFE" w:rsidRPr="00954BFE" w:rsidRDefault="003A0BEF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ins w:id="21" w:author="LeeAnne Gordon" w:date="2024-04-18T08:15:00Z">
              <w:r>
                <w:rPr>
                  <w:rFonts w:ascii="Arial" w:hAnsi="Arial" w:cs="Arial"/>
                  <w:szCs w:val="22"/>
                  <w:lang w:eastAsia="de-DE"/>
                </w:rPr>
                <w:t>1</w:t>
              </w:r>
            </w:ins>
          </w:p>
        </w:tc>
        <w:tc>
          <w:tcPr>
            <w:tcW w:w="1260" w:type="dxa"/>
          </w:tcPr>
          <w:p w14:paraId="252E12C0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73921BE0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73" w:type="dxa"/>
          </w:tcPr>
          <w:p w14:paraId="47444F32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5036" w:type="dxa"/>
          </w:tcPr>
          <w:p w14:paraId="229EFD85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954BFE" w:rsidRPr="00954BFE" w14:paraId="4701C962" w14:textId="77777777" w:rsidTr="003A0BEF">
        <w:trPr>
          <w:jc w:val="center"/>
        </w:trPr>
        <w:tc>
          <w:tcPr>
            <w:tcW w:w="2110" w:type="dxa"/>
          </w:tcPr>
          <w:p w14:paraId="500DEA5A" w14:textId="156563FB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S-212</w:t>
            </w:r>
          </w:p>
        </w:tc>
        <w:tc>
          <w:tcPr>
            <w:tcW w:w="1280" w:type="dxa"/>
          </w:tcPr>
          <w:p w14:paraId="40E45084" w14:textId="19C2CE04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VTS</w:t>
            </w:r>
          </w:p>
        </w:tc>
        <w:tc>
          <w:tcPr>
            <w:tcW w:w="1249" w:type="dxa"/>
          </w:tcPr>
          <w:p w14:paraId="11F1BF48" w14:textId="2F6A696F" w:rsidR="00954BFE" w:rsidRPr="00954BFE" w:rsidRDefault="003A0BEF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ins w:id="22" w:author="LeeAnne Gordon" w:date="2024-04-18T08:21:00Z">
              <w:r>
                <w:rPr>
                  <w:rFonts w:ascii="Arial" w:hAnsi="Arial" w:cs="Arial"/>
                  <w:szCs w:val="22"/>
                  <w:lang w:eastAsia="de-DE"/>
                </w:rPr>
                <w:t>0.6.3</w:t>
              </w:r>
            </w:ins>
          </w:p>
        </w:tc>
        <w:tc>
          <w:tcPr>
            <w:tcW w:w="1260" w:type="dxa"/>
          </w:tcPr>
          <w:p w14:paraId="0243F325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03D37895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73" w:type="dxa"/>
          </w:tcPr>
          <w:p w14:paraId="62C5B110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5036" w:type="dxa"/>
          </w:tcPr>
          <w:p w14:paraId="5526A7D7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954BFE" w:rsidRPr="00954BFE" w14:paraId="254225F2" w14:textId="77777777" w:rsidTr="003A0BEF">
        <w:trPr>
          <w:jc w:val="center"/>
        </w:trPr>
        <w:tc>
          <w:tcPr>
            <w:tcW w:w="2110" w:type="dxa"/>
          </w:tcPr>
          <w:p w14:paraId="676AF8E5" w14:textId="65F29973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S-230</w:t>
            </w:r>
          </w:p>
        </w:tc>
        <w:tc>
          <w:tcPr>
            <w:tcW w:w="1280" w:type="dxa"/>
          </w:tcPr>
          <w:p w14:paraId="0DDB4BBA" w14:textId="758ADA6E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DTEC</w:t>
            </w:r>
          </w:p>
        </w:tc>
        <w:tc>
          <w:tcPr>
            <w:tcW w:w="1249" w:type="dxa"/>
          </w:tcPr>
          <w:p w14:paraId="30F4CC94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60" w:type="dxa"/>
          </w:tcPr>
          <w:p w14:paraId="3A591179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06002248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73" w:type="dxa"/>
          </w:tcPr>
          <w:p w14:paraId="4E2FD708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5036" w:type="dxa"/>
          </w:tcPr>
          <w:p w14:paraId="1C59348F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954BFE" w:rsidRPr="00954BFE" w14:paraId="4A13FB5E" w14:textId="77777777" w:rsidTr="003A0BEF">
        <w:trPr>
          <w:jc w:val="center"/>
        </w:trPr>
        <w:tc>
          <w:tcPr>
            <w:tcW w:w="2110" w:type="dxa"/>
          </w:tcPr>
          <w:p w14:paraId="272E3F27" w14:textId="69C6FC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S-240</w:t>
            </w:r>
          </w:p>
        </w:tc>
        <w:tc>
          <w:tcPr>
            <w:tcW w:w="1280" w:type="dxa"/>
          </w:tcPr>
          <w:p w14:paraId="343978D6" w14:textId="34DB6CB5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ENG</w:t>
            </w:r>
          </w:p>
        </w:tc>
        <w:tc>
          <w:tcPr>
            <w:tcW w:w="1249" w:type="dxa"/>
          </w:tcPr>
          <w:p w14:paraId="1BDD7007" w14:textId="1EE649CA" w:rsidR="00954BFE" w:rsidRPr="00954BFE" w:rsidRDefault="003A0BEF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ins w:id="23" w:author="LeeAnne Gordon" w:date="2024-04-18T08:19:00Z">
              <w:r>
                <w:rPr>
                  <w:rFonts w:ascii="Arial" w:hAnsi="Arial" w:cs="Arial"/>
                  <w:szCs w:val="22"/>
                  <w:lang w:eastAsia="de-DE"/>
                </w:rPr>
                <w:t>1.0.0</w:t>
              </w:r>
            </w:ins>
          </w:p>
        </w:tc>
        <w:tc>
          <w:tcPr>
            <w:tcW w:w="1260" w:type="dxa"/>
          </w:tcPr>
          <w:p w14:paraId="191F7E8F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6846E866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73" w:type="dxa"/>
          </w:tcPr>
          <w:p w14:paraId="034E7098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5036" w:type="dxa"/>
          </w:tcPr>
          <w:p w14:paraId="73421B08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954BFE" w:rsidRPr="00954BFE" w14:paraId="46BBC4EB" w14:textId="77777777" w:rsidTr="003A0BEF">
        <w:trPr>
          <w:jc w:val="center"/>
        </w:trPr>
        <w:tc>
          <w:tcPr>
            <w:tcW w:w="2110" w:type="dxa"/>
          </w:tcPr>
          <w:p w14:paraId="32CE789F" w14:textId="64801478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S-245</w:t>
            </w:r>
          </w:p>
        </w:tc>
        <w:tc>
          <w:tcPr>
            <w:tcW w:w="1280" w:type="dxa"/>
          </w:tcPr>
          <w:p w14:paraId="35F62EC0" w14:textId="50CB5E56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ENG</w:t>
            </w:r>
          </w:p>
        </w:tc>
        <w:tc>
          <w:tcPr>
            <w:tcW w:w="1249" w:type="dxa"/>
          </w:tcPr>
          <w:p w14:paraId="406C3E10" w14:textId="6663EF25" w:rsidR="00954BFE" w:rsidRPr="00954BFE" w:rsidRDefault="003A0BEF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ins w:id="24" w:author="LeeAnne Gordon" w:date="2024-04-18T08:19:00Z">
              <w:r>
                <w:rPr>
                  <w:rFonts w:ascii="Arial" w:hAnsi="Arial" w:cs="Arial"/>
                  <w:szCs w:val="22"/>
                  <w:lang w:eastAsia="de-DE"/>
                </w:rPr>
                <w:t>1.0.0</w:t>
              </w:r>
            </w:ins>
          </w:p>
        </w:tc>
        <w:tc>
          <w:tcPr>
            <w:tcW w:w="1260" w:type="dxa"/>
          </w:tcPr>
          <w:p w14:paraId="1395BC23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725F59C3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73" w:type="dxa"/>
          </w:tcPr>
          <w:p w14:paraId="4F037FE1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5036" w:type="dxa"/>
          </w:tcPr>
          <w:p w14:paraId="544DC642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954BFE" w:rsidRPr="00954BFE" w14:paraId="51B330A4" w14:textId="77777777" w:rsidTr="003A0BEF">
        <w:trPr>
          <w:jc w:val="center"/>
        </w:trPr>
        <w:tc>
          <w:tcPr>
            <w:tcW w:w="2110" w:type="dxa"/>
          </w:tcPr>
          <w:p w14:paraId="5FCA784C" w14:textId="0F394EAB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S-246</w:t>
            </w:r>
          </w:p>
        </w:tc>
        <w:tc>
          <w:tcPr>
            <w:tcW w:w="1280" w:type="dxa"/>
          </w:tcPr>
          <w:p w14:paraId="7575ED6C" w14:textId="00A43F4F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ENG</w:t>
            </w:r>
          </w:p>
        </w:tc>
        <w:tc>
          <w:tcPr>
            <w:tcW w:w="1249" w:type="dxa"/>
          </w:tcPr>
          <w:p w14:paraId="48224511" w14:textId="1960D79D" w:rsidR="00954BFE" w:rsidRPr="00954BFE" w:rsidRDefault="003A0BEF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ins w:id="25" w:author="LeeAnne Gordon" w:date="2024-04-18T08:19:00Z">
              <w:r>
                <w:rPr>
                  <w:rFonts w:ascii="Arial" w:hAnsi="Arial" w:cs="Arial"/>
                  <w:szCs w:val="22"/>
                  <w:lang w:eastAsia="de-DE"/>
                </w:rPr>
                <w:t>1.0.0</w:t>
              </w:r>
            </w:ins>
          </w:p>
        </w:tc>
        <w:tc>
          <w:tcPr>
            <w:tcW w:w="1260" w:type="dxa"/>
          </w:tcPr>
          <w:p w14:paraId="65C06854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216F3F7A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73" w:type="dxa"/>
          </w:tcPr>
          <w:p w14:paraId="43E2E072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5036" w:type="dxa"/>
          </w:tcPr>
          <w:p w14:paraId="71C946EF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954BFE" w:rsidRPr="00954BFE" w14:paraId="483E6F37" w14:textId="77777777" w:rsidTr="003A0BEF">
        <w:trPr>
          <w:jc w:val="center"/>
        </w:trPr>
        <w:tc>
          <w:tcPr>
            <w:tcW w:w="2110" w:type="dxa"/>
          </w:tcPr>
          <w:p w14:paraId="6DEC8D12" w14:textId="585041EB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S-247</w:t>
            </w:r>
          </w:p>
        </w:tc>
        <w:tc>
          <w:tcPr>
            <w:tcW w:w="1280" w:type="dxa"/>
          </w:tcPr>
          <w:p w14:paraId="26ECCBF9" w14:textId="027FDB62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ENG</w:t>
            </w:r>
          </w:p>
        </w:tc>
        <w:tc>
          <w:tcPr>
            <w:tcW w:w="1249" w:type="dxa"/>
          </w:tcPr>
          <w:p w14:paraId="6559E09A" w14:textId="73EB975A" w:rsidR="00954BFE" w:rsidRPr="00954BFE" w:rsidRDefault="003A0BEF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ins w:id="26" w:author="LeeAnne Gordon" w:date="2024-04-18T08:19:00Z">
              <w:r>
                <w:rPr>
                  <w:rFonts w:ascii="Arial" w:hAnsi="Arial" w:cs="Arial"/>
                  <w:szCs w:val="22"/>
                  <w:lang w:eastAsia="de-DE"/>
                </w:rPr>
                <w:t>1.0.0</w:t>
              </w:r>
            </w:ins>
          </w:p>
        </w:tc>
        <w:tc>
          <w:tcPr>
            <w:tcW w:w="1260" w:type="dxa"/>
          </w:tcPr>
          <w:p w14:paraId="440A6948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5E75DA3A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73" w:type="dxa"/>
          </w:tcPr>
          <w:p w14:paraId="6A41D290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5036" w:type="dxa"/>
          </w:tcPr>
          <w:p w14:paraId="7A37C2F0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026AA226" w14:textId="77777777" w:rsidTr="00981049">
        <w:trPr>
          <w:jc w:val="center"/>
          <w:ins w:id="27" w:author="LeeAnne Gordon" w:date="2024-04-18T08:16:00Z"/>
        </w:trPr>
        <w:tc>
          <w:tcPr>
            <w:tcW w:w="13562" w:type="dxa"/>
            <w:gridSpan w:val="7"/>
          </w:tcPr>
          <w:p w14:paraId="2DED4486" w14:textId="7073E380" w:rsidR="003A0BEF" w:rsidRPr="00954BFE" w:rsidRDefault="003A0BEF">
            <w:pPr>
              <w:rPr>
                <w:ins w:id="28" w:author="LeeAnne Gordon" w:date="2024-04-18T08:16:00Z"/>
                <w:rFonts w:ascii="Arial" w:hAnsi="Arial" w:cs="Arial"/>
                <w:szCs w:val="22"/>
                <w:lang w:eastAsia="de-DE"/>
              </w:rPr>
              <w:pPrChange w:id="29" w:author="LeeAnne Gordon" w:date="2024-04-18T08:17:00Z">
                <w:pPr>
                  <w:jc w:val="center"/>
                </w:pPr>
              </w:pPrChange>
            </w:pPr>
            <w:ins w:id="30" w:author="LeeAnne Gordon" w:date="2024-04-18T08:17:00Z">
              <w:r>
                <w:rPr>
                  <w:rFonts w:ascii="Arial" w:hAnsi="Arial" w:cs="Arial"/>
                  <w:lang w:eastAsia="de-DE"/>
                </w:rPr>
                <w:t>*This item is being maintained outside IALA Committees but is mentioned here as part of the S-200 World.</w:t>
              </w:r>
            </w:ins>
          </w:p>
        </w:tc>
      </w:tr>
      <w:bookmarkEnd w:id="10"/>
    </w:tbl>
    <w:p w14:paraId="57442A49" w14:textId="77777777" w:rsidR="00FF2AE4" w:rsidRPr="00954BFE" w:rsidRDefault="00FF2AE4" w:rsidP="00FF2AE4">
      <w:pPr>
        <w:rPr>
          <w:rFonts w:ascii="Arial" w:hAnsi="Arial" w:cs="Arial"/>
          <w:szCs w:val="22"/>
          <w:lang w:eastAsia="de-DE"/>
        </w:rPr>
      </w:pPr>
    </w:p>
    <w:p w14:paraId="62B7FE65" w14:textId="11FD946F" w:rsidR="00954BFE" w:rsidRPr="00954BFE" w:rsidRDefault="00954BFE" w:rsidP="00954BFE">
      <w:pPr>
        <w:rPr>
          <w:rFonts w:ascii="Arial" w:hAnsi="Arial" w:cs="Arial"/>
          <w:szCs w:val="22"/>
          <w:lang w:eastAsia="de-DE"/>
        </w:rPr>
      </w:pPr>
      <w:r w:rsidRPr="00954BFE">
        <w:rPr>
          <w:rFonts w:ascii="Arial" w:hAnsi="Arial" w:cs="Arial"/>
          <w:szCs w:val="22"/>
          <w:lang w:eastAsia="de-DE"/>
        </w:rPr>
        <w:t xml:space="preserve">Operational &amp; Technical Service </w:t>
      </w:r>
      <w:ins w:id="31" w:author="LeeAnne Gordon" w:date="2024-04-18T08:18:00Z">
        <w:r w:rsidR="003A0BEF">
          <w:rPr>
            <w:rFonts w:ascii="Arial" w:hAnsi="Arial" w:cs="Arial"/>
            <w:szCs w:val="22"/>
            <w:lang w:eastAsia="de-DE"/>
          </w:rPr>
          <w:t>Specification</w:t>
        </w:r>
      </w:ins>
      <w:del w:id="32" w:author="LeeAnne Gordon" w:date="2024-04-18T08:18:00Z">
        <w:r w:rsidRPr="00954BFE" w:rsidDel="003A0BEF">
          <w:rPr>
            <w:rFonts w:ascii="Arial" w:hAnsi="Arial" w:cs="Arial"/>
            <w:szCs w:val="22"/>
            <w:lang w:eastAsia="de-DE"/>
          </w:rPr>
          <w:delText>Description</w:delText>
        </w:r>
      </w:del>
      <w:r w:rsidRPr="00954BFE">
        <w:rPr>
          <w:rFonts w:ascii="Arial" w:hAnsi="Arial" w:cs="Arial"/>
          <w:szCs w:val="22"/>
          <w:lang w:eastAsia="de-DE"/>
        </w:rPr>
        <w:t xml:space="preserve"> Roadmap: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0"/>
        <w:gridCol w:w="1354"/>
        <w:gridCol w:w="1354"/>
        <w:gridCol w:w="2564"/>
        <w:gridCol w:w="2564"/>
        <w:gridCol w:w="1483"/>
      </w:tblGrid>
      <w:tr w:rsidR="003A0BEF" w:rsidRPr="00954BFE" w14:paraId="71E0477D" w14:textId="77777777" w:rsidTr="003A0BEF">
        <w:trPr>
          <w:jc w:val="center"/>
        </w:trPr>
        <w:tc>
          <w:tcPr>
            <w:tcW w:w="540" w:type="dxa"/>
            <w:shd w:val="clear" w:color="auto" w:fill="B4C6E7" w:themeFill="accent5" w:themeFillTint="66"/>
          </w:tcPr>
          <w:p w14:paraId="097CD169" w14:textId="5FD924F4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ins w:id="33" w:author="LeeAnne Gordon" w:date="2024-04-18T08:22:00Z">
              <w:r>
                <w:rPr>
                  <w:rFonts w:ascii="Arial" w:hAnsi="Arial" w:cs="Arial"/>
                  <w:szCs w:val="22"/>
                  <w:lang w:eastAsia="de-DE"/>
                </w:rPr>
                <w:t>Name of Service</w:t>
              </w:r>
            </w:ins>
          </w:p>
        </w:tc>
        <w:tc>
          <w:tcPr>
            <w:tcW w:w="1354" w:type="dxa"/>
            <w:shd w:val="clear" w:color="auto" w:fill="B4C6E7" w:themeFill="accent5" w:themeFillTint="66"/>
          </w:tcPr>
          <w:p w14:paraId="0B1B5338" w14:textId="2E12275C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Operational Description Planned Y/N</w:t>
            </w:r>
          </w:p>
        </w:tc>
        <w:tc>
          <w:tcPr>
            <w:tcW w:w="1354" w:type="dxa"/>
            <w:shd w:val="clear" w:color="auto" w:fill="B4C6E7" w:themeFill="accent5" w:themeFillTint="66"/>
          </w:tcPr>
          <w:p w14:paraId="32544A0F" w14:textId="47DE729B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Operational Description Completion Date</w:t>
            </w:r>
          </w:p>
        </w:tc>
        <w:tc>
          <w:tcPr>
            <w:tcW w:w="2564" w:type="dxa"/>
            <w:shd w:val="clear" w:color="auto" w:fill="B4C6E7" w:themeFill="accent5" w:themeFillTint="66"/>
          </w:tcPr>
          <w:p w14:paraId="224AF55C" w14:textId="240FCCF9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 xml:space="preserve">Technical Service </w:t>
            </w:r>
            <w:ins w:id="34" w:author="LeeAnne Gordon" w:date="2024-04-18T08:18:00Z">
              <w:r>
                <w:rPr>
                  <w:rFonts w:ascii="Arial" w:hAnsi="Arial" w:cs="Arial"/>
                  <w:szCs w:val="22"/>
                  <w:lang w:eastAsia="de-DE"/>
                </w:rPr>
                <w:t>Specification</w:t>
              </w:r>
            </w:ins>
            <w:del w:id="35" w:author="LeeAnne Gordon" w:date="2024-04-18T08:18:00Z">
              <w:r w:rsidRPr="00954BFE" w:rsidDel="003A0BEF">
                <w:rPr>
                  <w:rFonts w:ascii="Arial" w:hAnsi="Arial" w:cs="Arial"/>
                  <w:szCs w:val="22"/>
                  <w:lang w:eastAsia="de-DE"/>
                </w:rPr>
                <w:delText>Descr</w:delText>
              </w:r>
            </w:del>
            <w:del w:id="36" w:author="LeeAnne Gordon" w:date="2024-04-18T08:17:00Z">
              <w:r w:rsidRPr="00954BFE" w:rsidDel="003A0BEF">
                <w:rPr>
                  <w:rFonts w:ascii="Arial" w:hAnsi="Arial" w:cs="Arial"/>
                  <w:szCs w:val="22"/>
                  <w:lang w:eastAsia="de-DE"/>
                </w:rPr>
                <w:delText>iption</w:delText>
              </w:r>
            </w:del>
            <w:r w:rsidRPr="00954BFE">
              <w:rPr>
                <w:rFonts w:ascii="Arial" w:hAnsi="Arial" w:cs="Arial"/>
                <w:szCs w:val="22"/>
                <w:lang w:eastAsia="de-DE"/>
              </w:rPr>
              <w:t xml:space="preserve"> Plan</w:t>
            </w:r>
            <w:ins w:id="37" w:author="LeeAnne Gordon" w:date="2024-04-18T08:18:00Z">
              <w:r>
                <w:rPr>
                  <w:rFonts w:ascii="Arial" w:hAnsi="Arial" w:cs="Arial"/>
                  <w:szCs w:val="22"/>
                  <w:lang w:eastAsia="de-DE"/>
                </w:rPr>
                <w:t>n</w:t>
              </w:r>
            </w:ins>
            <w:r w:rsidRPr="00954BFE">
              <w:rPr>
                <w:rFonts w:ascii="Arial" w:hAnsi="Arial" w:cs="Arial"/>
                <w:szCs w:val="22"/>
                <w:lang w:eastAsia="de-DE"/>
              </w:rPr>
              <w:t>ed (Y/N)</w:t>
            </w:r>
          </w:p>
        </w:tc>
        <w:tc>
          <w:tcPr>
            <w:tcW w:w="2564" w:type="dxa"/>
            <w:shd w:val="clear" w:color="auto" w:fill="B4C6E7" w:themeFill="accent5" w:themeFillTint="66"/>
          </w:tcPr>
          <w:p w14:paraId="39EC8850" w14:textId="3347715C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 xml:space="preserve">Technical Service </w:t>
            </w:r>
            <w:ins w:id="38" w:author="LeeAnne Gordon" w:date="2024-04-18T08:18:00Z">
              <w:r>
                <w:rPr>
                  <w:rFonts w:ascii="Arial" w:hAnsi="Arial" w:cs="Arial"/>
                  <w:szCs w:val="22"/>
                  <w:lang w:eastAsia="de-DE"/>
                </w:rPr>
                <w:t>Specification</w:t>
              </w:r>
            </w:ins>
            <w:del w:id="39" w:author="LeeAnne Gordon" w:date="2024-04-18T08:18:00Z">
              <w:r w:rsidRPr="00954BFE" w:rsidDel="003A0BEF">
                <w:rPr>
                  <w:rFonts w:ascii="Arial" w:hAnsi="Arial" w:cs="Arial"/>
                  <w:szCs w:val="22"/>
                  <w:lang w:eastAsia="de-DE"/>
                </w:rPr>
                <w:delText>Description</w:delText>
              </w:r>
            </w:del>
            <w:r w:rsidRPr="00954BFE">
              <w:rPr>
                <w:rFonts w:ascii="Arial" w:hAnsi="Arial" w:cs="Arial"/>
                <w:szCs w:val="22"/>
                <w:lang w:eastAsia="de-DE"/>
              </w:rPr>
              <w:t xml:space="preserve"> Completion Date</w:t>
            </w:r>
          </w:p>
        </w:tc>
        <w:tc>
          <w:tcPr>
            <w:tcW w:w="1483" w:type="dxa"/>
            <w:shd w:val="clear" w:color="auto" w:fill="B4C6E7" w:themeFill="accent5" w:themeFillTint="66"/>
          </w:tcPr>
          <w:p w14:paraId="30B3841E" w14:textId="23E24136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Comments</w:t>
            </w:r>
          </w:p>
        </w:tc>
      </w:tr>
      <w:tr w:rsidR="003A0BEF" w:rsidRPr="00954BFE" w14:paraId="1C3DF2B7" w14:textId="77777777" w:rsidTr="003A0BEF">
        <w:trPr>
          <w:jc w:val="center"/>
        </w:trPr>
        <w:tc>
          <w:tcPr>
            <w:tcW w:w="540" w:type="dxa"/>
          </w:tcPr>
          <w:p w14:paraId="37A455E3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35781C2B" w14:textId="147A6C95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5BDD8087" w14:textId="33A23E98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5B98975A" w14:textId="02E8C48A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3579DCB4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07F34F82" w14:textId="4B8B3BDC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45595ABC" w14:textId="77777777" w:rsidTr="003A0BEF">
        <w:trPr>
          <w:jc w:val="center"/>
        </w:trPr>
        <w:tc>
          <w:tcPr>
            <w:tcW w:w="540" w:type="dxa"/>
          </w:tcPr>
          <w:p w14:paraId="5E78FDE5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65C7F769" w14:textId="367FC36D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436B6C68" w14:textId="4322286B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0B2AB5E4" w14:textId="1C08AA9C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Y</w:t>
            </w:r>
          </w:p>
        </w:tc>
        <w:tc>
          <w:tcPr>
            <w:tcW w:w="2564" w:type="dxa"/>
          </w:tcPr>
          <w:p w14:paraId="7960B2F5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009092B8" w14:textId="1F14BB43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0B551587" w14:textId="77777777" w:rsidTr="003A0BEF">
        <w:trPr>
          <w:jc w:val="center"/>
        </w:trPr>
        <w:tc>
          <w:tcPr>
            <w:tcW w:w="540" w:type="dxa"/>
          </w:tcPr>
          <w:p w14:paraId="3ED02347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123A1935" w14:textId="62B1171A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59E5CBF0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5FCD8D2D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59CF7501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6BADF320" w14:textId="0DBE54FF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46427966" w14:textId="77777777" w:rsidTr="003A0BEF">
        <w:trPr>
          <w:jc w:val="center"/>
        </w:trPr>
        <w:tc>
          <w:tcPr>
            <w:tcW w:w="540" w:type="dxa"/>
          </w:tcPr>
          <w:p w14:paraId="0519B813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31C69344" w14:textId="51E624AC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2A0C5346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35E3676B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57EE7895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7003362E" w14:textId="06C89450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10650F15" w14:textId="77777777" w:rsidTr="003A0BEF">
        <w:trPr>
          <w:jc w:val="center"/>
        </w:trPr>
        <w:tc>
          <w:tcPr>
            <w:tcW w:w="540" w:type="dxa"/>
          </w:tcPr>
          <w:p w14:paraId="03D21794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37C83D9E" w14:textId="46B75F5C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17F0A24E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058F3DE4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53E84552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6346061A" w14:textId="7294DCD1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09F11976" w14:textId="77777777" w:rsidTr="003A0BEF">
        <w:trPr>
          <w:jc w:val="center"/>
        </w:trPr>
        <w:tc>
          <w:tcPr>
            <w:tcW w:w="540" w:type="dxa"/>
          </w:tcPr>
          <w:p w14:paraId="6927FBE8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712DD1C9" w14:textId="2DDF435C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05D5FC44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7D3B7412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0715472A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6CE0DFA8" w14:textId="10B83D53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0B283C01" w14:textId="77777777" w:rsidTr="003A0BEF">
        <w:trPr>
          <w:jc w:val="center"/>
        </w:trPr>
        <w:tc>
          <w:tcPr>
            <w:tcW w:w="540" w:type="dxa"/>
          </w:tcPr>
          <w:p w14:paraId="6B059C12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32716F2D" w14:textId="3DF7EB2B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44C2DC93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0294DB55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7E2B6243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23AEFCE2" w14:textId="5657B79A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26CF0FD1" w14:textId="77777777" w:rsidTr="003A0BEF">
        <w:trPr>
          <w:jc w:val="center"/>
        </w:trPr>
        <w:tc>
          <w:tcPr>
            <w:tcW w:w="540" w:type="dxa"/>
          </w:tcPr>
          <w:p w14:paraId="535B16AA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3414BE97" w14:textId="51415B5E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1AE06952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2E3526B0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134F3B48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4819F4BF" w14:textId="6165A3F1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4DF6EDE7" w14:textId="77777777" w:rsidTr="003A0BEF">
        <w:trPr>
          <w:jc w:val="center"/>
        </w:trPr>
        <w:tc>
          <w:tcPr>
            <w:tcW w:w="540" w:type="dxa"/>
          </w:tcPr>
          <w:p w14:paraId="45353FF8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35FCA9BE" w14:textId="688158B6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3908A73B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1C0447AB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1C2AF296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6B3E3EAA" w14:textId="61A1EDC1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39D0BC99" w14:textId="77777777" w:rsidTr="003A0BEF">
        <w:trPr>
          <w:jc w:val="center"/>
        </w:trPr>
        <w:tc>
          <w:tcPr>
            <w:tcW w:w="540" w:type="dxa"/>
          </w:tcPr>
          <w:p w14:paraId="0EE01EDB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7AE52102" w14:textId="26E3DE9E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43304608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2DFB87EF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12341DCF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259AAC4D" w14:textId="36A9266E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</w:tbl>
    <w:p w14:paraId="2A452B29" w14:textId="77777777" w:rsidR="00735535" w:rsidRPr="00954BFE" w:rsidRDefault="00735535" w:rsidP="00954BFE">
      <w:pPr>
        <w:spacing w:after="120"/>
        <w:jc w:val="both"/>
        <w:rPr>
          <w:rFonts w:ascii="Arial" w:hAnsi="Arial" w:cs="Arial"/>
          <w:szCs w:val="22"/>
        </w:rPr>
      </w:pPr>
    </w:p>
    <w:sectPr w:rsidR="00735535" w:rsidRPr="00954BFE" w:rsidSect="000719CD">
      <w:pgSz w:w="15840" w:h="12240" w:orient="landscape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EE8E4" w14:textId="77777777" w:rsidR="000719CD" w:rsidRDefault="000719CD">
      <w:r>
        <w:separator/>
      </w:r>
    </w:p>
  </w:endnote>
  <w:endnote w:type="continuationSeparator" w:id="0">
    <w:p w14:paraId="00A983F8" w14:textId="77777777" w:rsidR="000719CD" w:rsidRDefault="00071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OpenSymbol">
    <w:altName w:val="Times New Roman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6D5D3" w14:textId="4D2BC851" w:rsidR="00735535" w:rsidRDefault="005D2524" w:rsidP="00C51E1E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FFF29" w14:textId="77777777" w:rsidR="00735535" w:rsidRDefault="005D2524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4A7CF" w14:textId="77777777" w:rsidR="000719CD" w:rsidRDefault="000719CD">
      <w:r>
        <w:separator/>
      </w:r>
    </w:p>
  </w:footnote>
  <w:footnote w:type="continuationSeparator" w:id="0">
    <w:p w14:paraId="0DA5D395" w14:textId="77777777" w:rsidR="000719CD" w:rsidRDefault="00071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40F00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164920001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1992F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904404357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C3D56F2"/>
    <w:multiLevelType w:val="hybridMultilevel"/>
    <w:tmpl w:val="A6C07D26"/>
    <w:lvl w:ilvl="0" w:tplc="8204435C">
      <w:start w:val="19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5"/>
  </w:num>
  <w:num w:numId="2" w16cid:durableId="1704817328">
    <w:abstractNumId w:val="2"/>
  </w:num>
  <w:num w:numId="3" w16cid:durableId="1035232222">
    <w:abstractNumId w:val="9"/>
  </w:num>
  <w:num w:numId="4" w16cid:durableId="984814690">
    <w:abstractNumId w:val="10"/>
  </w:num>
  <w:num w:numId="5" w16cid:durableId="1039548298">
    <w:abstractNumId w:val="1"/>
  </w:num>
  <w:num w:numId="6" w16cid:durableId="1244988749">
    <w:abstractNumId w:val="7"/>
  </w:num>
  <w:num w:numId="7" w16cid:durableId="767969564">
    <w:abstractNumId w:val="8"/>
  </w:num>
  <w:num w:numId="8" w16cid:durableId="1666786303">
    <w:abstractNumId w:val="0"/>
  </w:num>
  <w:num w:numId="9" w16cid:durableId="796410250">
    <w:abstractNumId w:val="6"/>
  </w:num>
  <w:num w:numId="10" w16cid:durableId="1533301719">
    <w:abstractNumId w:val="3"/>
  </w:num>
  <w:num w:numId="11" w16cid:durableId="58217627">
    <w:abstractNumId w:val="11"/>
  </w:num>
  <w:num w:numId="12" w16cid:durableId="565998394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eeAnne Gordon">
    <w15:presenceInfo w15:providerId="Windows Live" w15:userId="3c6b4e025f8117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trackRevisions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QUAOXtPxSwAAAA="/>
  </w:docVars>
  <w:rsids>
    <w:rsidRoot w:val="00735535"/>
    <w:rsid w:val="000719CD"/>
    <w:rsid w:val="00171037"/>
    <w:rsid w:val="00213AC8"/>
    <w:rsid w:val="00266BC8"/>
    <w:rsid w:val="002A0FCB"/>
    <w:rsid w:val="002C01D7"/>
    <w:rsid w:val="0032538F"/>
    <w:rsid w:val="00376F88"/>
    <w:rsid w:val="003A0BEF"/>
    <w:rsid w:val="003C051D"/>
    <w:rsid w:val="00400FA0"/>
    <w:rsid w:val="00405CE0"/>
    <w:rsid w:val="004D3306"/>
    <w:rsid w:val="00511D98"/>
    <w:rsid w:val="005D2524"/>
    <w:rsid w:val="00610FC3"/>
    <w:rsid w:val="006C1816"/>
    <w:rsid w:val="00722967"/>
    <w:rsid w:val="00735535"/>
    <w:rsid w:val="007E50CA"/>
    <w:rsid w:val="00806ACF"/>
    <w:rsid w:val="00835FAA"/>
    <w:rsid w:val="0086167D"/>
    <w:rsid w:val="008E6CDC"/>
    <w:rsid w:val="009023BE"/>
    <w:rsid w:val="00906D83"/>
    <w:rsid w:val="00954BFE"/>
    <w:rsid w:val="00960360"/>
    <w:rsid w:val="00A0643F"/>
    <w:rsid w:val="00A32447"/>
    <w:rsid w:val="00AA3BDC"/>
    <w:rsid w:val="00AA500B"/>
    <w:rsid w:val="00AB514C"/>
    <w:rsid w:val="00AC2001"/>
    <w:rsid w:val="00AC5C46"/>
    <w:rsid w:val="00B67EAE"/>
    <w:rsid w:val="00B91419"/>
    <w:rsid w:val="00BA61DD"/>
    <w:rsid w:val="00BA64F6"/>
    <w:rsid w:val="00BD7941"/>
    <w:rsid w:val="00BF75B6"/>
    <w:rsid w:val="00C51E1E"/>
    <w:rsid w:val="00D17E26"/>
    <w:rsid w:val="00D4778E"/>
    <w:rsid w:val="00D63075"/>
    <w:rsid w:val="00DD4291"/>
    <w:rsid w:val="00E5604E"/>
    <w:rsid w:val="00F4321F"/>
    <w:rsid w:val="00FF2AE4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left" w:pos="1134"/>
      </w:tabs>
      <w:spacing w:before="120" w:after="120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table" w:styleId="TableGrid">
    <w:name w:val="Table Grid"/>
    <w:basedOn w:val="TableNormal"/>
    <w:rsid w:val="00FF2A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D98DDF-212C-4FBB-A108-3DE6B2F062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D5250D-99A3-477B-B71F-57775AEC4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276</Words>
  <Characters>1579</Characters>
  <Application>Microsoft Office Word</Application>
  <DocSecurity>0</DocSecurity>
  <Lines>13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Alisa Nechyporuk</cp:lastModifiedBy>
  <cp:revision>4</cp:revision>
  <cp:lastPrinted>2023-09-20T09:59:00Z</cp:lastPrinted>
  <dcterms:created xsi:type="dcterms:W3CDTF">2024-04-17T12:28:00Z</dcterms:created>
  <dcterms:modified xsi:type="dcterms:W3CDTF">2024-10-17T10:57:00Z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